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bookmarkStart w:id="1" w:name="_GoBack"/>
      <w:bookmarkEnd w:id="1"/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156D1A00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1375A8">
        <w:rPr>
          <w:rFonts w:ascii="Arial" w:hAnsi="Arial" w:cs="Arial"/>
          <w:b/>
          <w:sz w:val="22"/>
          <w:szCs w:val="22"/>
        </w:rPr>
        <w:t>/-in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</w:p>
    <w:p w14:paraId="79A231F3" w14:textId="47FE6AFA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B96984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379B88A9" w:rsidR="006D72A9" w:rsidRPr="00CF0408" w:rsidRDefault="003E4231" w:rsidP="006155FC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Koordinierende Dienststelle</w:t>
      </w:r>
      <w:r w:rsidR="006D72A9" w:rsidRPr="00CF0408">
        <w:rPr>
          <w:rFonts w:ascii="Arial" w:hAnsi="Arial" w:cs="Arial"/>
          <w:b/>
          <w:sz w:val="22"/>
          <w:szCs w:val="22"/>
        </w:rPr>
        <w:t xml:space="preserve">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0BCF531C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abH nach § 75 SGB III" w:value="abH nach § 75 SGB III"/>
            <w:listItem w:displayText="AsA nach § 130 SGB III" w:value="AsA nach § 130 SGB III"/>
            <w:listItem w:displayText="AsA flex nach §§ 74 bis 75a SGB III" w:value="AsA flex nach §§ 74 bis 75a SGB III"/>
            <w:listItem w:displayText="BaE nach § 76 SGB III" w:value="BaE nach § 76 SGB III"/>
            <w:listItem w:displayText="bbA nach § 117 Abs. 1 S. 1 Nr. 1b SGB III" w:value="bbA nach § 117 Abs. 1 S. 1 Nr. 1b SGB III"/>
            <w:listItem w:displayText="bbuReha nach § 117 Abs. 1 S.1 Nr. 1b SGB III" w:value="bbuReha nach § 117 Abs. 1 S.1 Nr. 1b SGB III"/>
            <w:listItem w:displayText="BerEb nach § 49 SGB III" w:value="BerEb nach § 49 SGB I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BuKSelb nach § 16c SGB II" w:value="BuKSelb nach § 16c SGB 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DIA-AM nach § 49 Abs. 4 SGB IX" w:value="DIA-AM nach § 49 Abs. 4 SGB IX"/>
            <w:listItem w:displayText="DIA-AM i.V.m. UB nach § 49 Abs.4 SGB IX i.V.m. § 55 SGB IX" w:value="DIA-AM i.V.m. UB nach § 49 Abs.4 SGB IX i.V.m. § 55 SGB IX"/>
            <w:listItem w:displayText="ganzheitliche beschäftigungsbegleitende Betreuung nach § 16e SGB II / § 16i SGB II" w:value="ganzheitliche beschäftigungsbegleitende Betreuung nach § 16e SGB II / § 16i SGB II"/>
            <w:listItem w:displayText="GK nach §§ 81 bis 87, § 131a SGB III" w:value="GK nach §§ 81 bis 87, § 131a SGB III"/>
            <w:listItem w:displayText="InRAM nach § 117 Abs. 1 S. 1 Nr. 1b SGB III" w:value="InRAM nach § 117 Abs. 1 S. 1 Nr. 1b SGB III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Reha-Ausbildung nach § 117 Abs. 1 S. 1 Nr. 1b SGB III" w:value="Reha-Ausbildung nach § 117 Abs. 1 S. 1 Nr. 1b SGB III"/>
            <w:listItem w:displayText="THB nach § 49 Abs. 3 Nr. 7 SGB IX" w:value="THB nach § 49 Abs. 3 Nr. 7 SGB IX"/>
            <w:listItem w:displayText="UB nach § 55 SGB IX" w:value="UB nach § 55 SGB IX"/>
          </w:dropDownList>
        </w:sdtPr>
        <w:sdtEndPr>
          <w:rPr>
            <w:b/>
          </w:rPr>
        </w:sdtEndPr>
        <w:sdtContent>
          <w:r w:rsidR="008362B1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0FBF7CE5" w14:textId="52A07984" w:rsidR="00A43320" w:rsidRPr="00A43320" w:rsidRDefault="00A43320" w:rsidP="0042328A">
      <w:pPr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45 SGB III bzw. nach § 16 Abs</w:t>
      </w:r>
      <w:r w:rsidR="006C1ABF">
        <w:rPr>
          <w:rFonts w:ascii="Arial" w:hAnsi="Arial" w:cs="Arial"/>
          <w:sz w:val="16"/>
          <w:szCs w:val="24"/>
        </w:rPr>
        <w:t>. 1 SGB II i.V.m.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40271A09" w14:textId="77777777" w:rsidR="00A43320" w:rsidRPr="001D0B6A" w:rsidRDefault="00A43320" w:rsidP="000033E7">
      <w:pPr>
        <w:spacing w:line="360" w:lineRule="auto"/>
        <w:rPr>
          <w:rFonts w:ascii="Arial" w:hAnsi="Arial" w:cs="Arial"/>
          <w:sz w:val="14"/>
          <w:szCs w:val="24"/>
        </w:rPr>
      </w:pPr>
    </w:p>
    <w:p w14:paraId="1158EE6A" w14:textId="77777777" w:rsidR="002347D0" w:rsidRDefault="002347D0" w:rsidP="00E63AD8">
      <w:pPr>
        <w:jc w:val="both"/>
        <w:rPr>
          <w:rFonts w:ascii="Arial" w:hAnsi="Arial"/>
          <w:sz w:val="16"/>
        </w:rPr>
      </w:pPr>
    </w:p>
    <w:p w14:paraId="371E91A1" w14:textId="4BE76722" w:rsidR="001D0B6A" w:rsidRDefault="001D0B6A" w:rsidP="00E63AD8">
      <w:pPr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p w14:paraId="076C6656" w14:textId="77777777" w:rsidR="002347D0" w:rsidRPr="0031256F" w:rsidRDefault="002347D0" w:rsidP="00E63AD8">
      <w:pPr>
        <w:jc w:val="both"/>
        <w:rPr>
          <w:rFonts w:ascii="Arial" w:hAnsi="Arial"/>
          <w:sz w:val="16"/>
        </w:rPr>
      </w:pPr>
    </w:p>
    <w:p w14:paraId="2AC59678" w14:textId="77777777" w:rsidR="001D0B6A" w:rsidRPr="00E63AD8" w:rsidRDefault="001D0B6A" w:rsidP="000033E7">
      <w:pPr>
        <w:spacing w:line="360" w:lineRule="auto"/>
        <w:rPr>
          <w:rFonts w:ascii="Arial" w:hAnsi="Arial" w:cs="Arial"/>
          <w:sz w:val="10"/>
          <w:szCs w:val="24"/>
        </w:rPr>
      </w:pPr>
    </w:p>
    <w:tbl>
      <w:tblPr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B63994" w:rsidRPr="00897D08" w14:paraId="4B6831BA" w14:textId="77777777" w:rsidTr="00F61033">
        <w:trPr>
          <w:trHeight w:val="1758"/>
        </w:trPr>
        <w:tc>
          <w:tcPr>
            <w:tcW w:w="9267" w:type="dxa"/>
          </w:tcPr>
          <w:p w14:paraId="792A5048" w14:textId="61C43D3B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 xml:space="preserve">Bezeichnung und Anschrift </w:t>
            </w:r>
            <w:r w:rsidR="001375A8">
              <w:rPr>
                <w:rFonts w:ascii="Arial" w:hAnsi="Arial" w:cs="Arial"/>
                <w:sz w:val="16"/>
                <w:szCs w:val="16"/>
                <w:u w:val="single"/>
              </w:rPr>
              <w:t>der Auftragnehmerin/</w:t>
            </w: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des Auftragnehmers</w:t>
            </w:r>
          </w:p>
          <w:p w14:paraId="6756E06D" w14:textId="040C3A9A" w:rsidR="00F61033" w:rsidRPr="00717C50" w:rsidRDefault="00B63994" w:rsidP="00A63E3A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AECA29F" w14:textId="77777777" w:rsidR="00F61033" w:rsidRP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  <w:p w14:paraId="33276C41" w14:textId="05026924" w:rsid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  <w:p w14:paraId="48884439" w14:textId="34631236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>Tel-Nr. de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r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Kontaktperson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6D8063F8" w14:textId="28E92D98" w:rsidR="00D2646A" w:rsidRPr="00717C50" w:rsidRDefault="003E2045" w:rsidP="006C1ABF">
            <w:pPr>
              <w:spacing w:before="12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A70BFD3" w14:textId="2DE4BC1F" w:rsid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3B11B7B2" w14:textId="77777777" w:rsidR="003E2045" w:rsidRPr="00F61033" w:rsidRDefault="003E2045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227BBCB3" w14:textId="7C93EA8D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</w:t>
            </w:r>
            <w:r w:rsidR="001375A8">
              <w:rPr>
                <w:rFonts w:ascii="Arial" w:hAnsi="Arial"/>
                <w:sz w:val="16"/>
                <w:szCs w:val="16"/>
                <w:u w:val="single"/>
              </w:rPr>
              <w:t>/-in</w:t>
            </w:r>
            <w:r w:rsidRPr="00F61033">
              <w:rPr>
                <w:rFonts w:ascii="Arial" w:hAnsi="Arial"/>
                <w:sz w:val="16"/>
                <w:szCs w:val="16"/>
                <w:u w:val="single"/>
              </w:rPr>
              <w:t xml:space="preserve"> Kd.-Nr.</w:t>
            </w:r>
          </w:p>
          <w:p w14:paraId="0002D79A" w14:textId="77777777" w:rsidR="00F61033" w:rsidRPr="00717C50" w:rsidRDefault="00F61033" w:rsidP="00F61033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815E7BF" w14:textId="77777777" w:rsidR="00F61033" w:rsidRP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77487BBD" w14:textId="77777777" w:rsidR="005E3BC1" w:rsidRDefault="005E3BC1"/>
    <w:tbl>
      <w:tblPr>
        <w:tblpPr w:leftFromText="141" w:rightFromText="141" w:vertAnchor="text" w:horzAnchor="margin" w:tblpY="155"/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A63E3A" w:rsidRPr="00897D08" w14:paraId="34CDDB6B" w14:textId="77777777" w:rsidTr="00A63E3A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pPr w:leftFromText="142" w:rightFromText="142" w:vertAnchor="text" w:horzAnchor="margin" w:tblpY="154"/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2127"/>
        <w:gridCol w:w="1275"/>
        <w:gridCol w:w="1276"/>
        <w:gridCol w:w="2127"/>
        <w:gridCol w:w="1417"/>
        <w:gridCol w:w="11"/>
      </w:tblGrid>
      <w:tr w:rsidR="002347D0" w:rsidRPr="00897D08" w14:paraId="19227238" w14:textId="6182F753" w:rsidTr="00716068">
        <w:trPr>
          <w:cantSplit/>
          <w:trHeight w:hRule="exact" w:val="1311"/>
        </w:trPr>
        <w:tc>
          <w:tcPr>
            <w:tcW w:w="9362" w:type="dxa"/>
            <w:gridSpan w:val="7"/>
          </w:tcPr>
          <w:p w14:paraId="56D5EB4E" w14:textId="77777777" w:rsidR="002347D0" w:rsidRPr="00897D08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6B3ADA03" w:rsidR="002347D0" w:rsidRPr="00B63994" w:rsidRDefault="002347D0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</w:t>
            </w:r>
            <w:r w:rsidR="00595263">
              <w:rPr>
                <w:rFonts w:ascii="Arial" w:hAnsi="Arial"/>
                <w:sz w:val="16"/>
              </w:rPr>
              <w:t>/IT-</w:t>
            </w:r>
            <w:r>
              <w:rPr>
                <w:rFonts w:ascii="Arial" w:hAnsi="Arial"/>
                <w:sz w:val="16"/>
              </w:rPr>
              <w:t>Unterrichtsräume, Übungsräume, Besprechungsräume, Sozialräume, Werkstätten, Berufsfeldbezogene Praxisräume, Multifunktionaler Simulationsraum</w:t>
            </w:r>
          </w:p>
          <w:p w14:paraId="78571B3E" w14:textId="77777777" w:rsidR="002347D0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716068">
        <w:trPr>
          <w:gridAfter w:val="1"/>
          <w:wAfter w:w="11" w:type="dxa"/>
          <w:cantSplit/>
          <w:trHeight w:hRule="exact" w:val="589"/>
        </w:trPr>
        <w:tc>
          <w:tcPr>
            <w:tcW w:w="1129" w:type="dxa"/>
            <w:vAlign w:val="center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  <w:vAlign w:val="center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276" w:type="dxa"/>
            <w:vAlign w:val="center"/>
          </w:tcPr>
          <w:p w14:paraId="5D1DD11F" w14:textId="4B199B7D" w:rsidR="002347D0" w:rsidRPr="00897D08" w:rsidRDefault="003E4231" w:rsidP="0071606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Anzahl </w:t>
            </w:r>
            <w:r w:rsidR="002347D0" w:rsidRPr="00897D08">
              <w:rPr>
                <w:rFonts w:ascii="Arial" w:hAnsi="Arial"/>
                <w:sz w:val="16"/>
              </w:rPr>
              <w:t>Teilnehme</w:t>
            </w:r>
            <w:r w:rsidR="00716068">
              <w:rPr>
                <w:rFonts w:ascii="Arial" w:hAnsi="Arial"/>
                <w:sz w:val="16"/>
              </w:rPr>
              <w:t>nde bzw. P</w:t>
            </w:r>
            <w:r w:rsidR="002347D0" w:rsidRPr="00897D08">
              <w:rPr>
                <w:rFonts w:ascii="Arial" w:hAnsi="Arial"/>
                <w:sz w:val="16"/>
              </w:rPr>
              <w:t>lätze</w:t>
            </w:r>
          </w:p>
        </w:tc>
        <w:tc>
          <w:tcPr>
            <w:tcW w:w="2127" w:type="dxa"/>
            <w:vAlign w:val="center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742E57B8" w:rsidR="002347D0" w:rsidRPr="00C02309" w:rsidRDefault="00A701C3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760ED25" w14:textId="122A0B92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326EBEDC" w14:textId="766BF400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267CAB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17D0C3E9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518BE2B8" w14:textId="3EF890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60D0E878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12901912"/>
            <w:placeholder>
              <w:docPart w:val="5944A08316E54058909A47763E7A66E8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4973331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23BD486" w14:textId="1E33D950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0C768C12" w14:textId="56857C7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5A052252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1202810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579850" w14:textId="051BB55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1308AA5E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969811993"/>
            <w:placeholder>
              <w:docPart w:val="07CE0315A56F48AC8A64378CECD8368A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4E7C90D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7B1E49" w14:textId="04123A91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1C54D992" w14:textId="775BBFD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15DBA8C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26E7602B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6A88CAE" w14:textId="1561251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4AD8CA8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6347866"/>
            <w:placeholder>
              <w:docPart w:val="7D399DD9DC574C3996ADC6141A05BBB4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79DEA1D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DD68EC" w14:textId="7D3B8A2B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5645D3CC" w14:textId="4ECE656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5F1557E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50DAA5F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B25BD4E" w14:textId="6F1ED00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0C1F4C5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66820153"/>
            <w:placeholder>
              <w:docPart w:val="52E3B35BCBAA40DFAE6169F41EBDA69B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27C0C7FA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5FAC397" w14:textId="11BDE1C0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110F0A4B" w14:textId="5028A3D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4222A1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459AE4B9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4ECDE78" w14:textId="624567A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1BA6080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90173432"/>
            <w:placeholder>
              <w:docPart w:val="034A71552871476A923A2B318DCD9DE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4B8DA06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4AE55E4" w14:textId="1BF63044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202E2D95" w14:textId="483F500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FEE3566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308352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EEEE258" w14:textId="390137D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7EC9160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4291112"/>
            <w:placeholder>
              <w:docPart w:val="B565CC01614742A58CF683072FECF54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035F6809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852BD90" w14:textId="5D460266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7F21D82D" w14:textId="73C638FF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1685807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1A9DB8A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B92AB2F" w14:textId="2FC2E3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62A040C2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067249903"/>
            <w:placeholder>
              <w:docPart w:val="AA00650793A24B4FBA874EFD67A34ED2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38E13695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E571FC" w14:textId="0E9F63EE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393EF8E2" w14:textId="70FAB1B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5C8153B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687636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3359571" w14:textId="1A12D95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60291EC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564486405"/>
            <w:placeholder>
              <w:docPart w:val="69D3C8D6F4514CC981DC27FDFCBF623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248F4E6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681878" w14:textId="2FA97764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64529C86" w14:textId="1209C9E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1C924F5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33F9D8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25AF206" w14:textId="12F0AD0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362BDB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02514311"/>
            <w:placeholder>
              <w:docPart w:val="4E22CEF90AFB402E85ED908CA57ACA57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4B96B99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748F221" w14:textId="68C365F2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1B7F7B87" w14:textId="611BBD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0047DF8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6056FD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867D64F" w14:textId="044558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735E324C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678923179"/>
            <w:placeholder>
              <w:docPart w:val="53D2BD0CAD664574913DCB4BAE9FD03E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7FBC929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48C82CEC" w14:textId="268F39AA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047DA32D" w14:textId="04283AB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1660C80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19E5CC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9A262AF" w14:textId="1FE4C5D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26869EA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54930718"/>
            <w:placeholder>
              <w:docPart w:val="71B9E370EA9E4C6088D950B015AC241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158216F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E55BC08" w14:textId="2ED45654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42703FA3" w14:textId="10339475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25D3144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2DBE0EC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3D0861E" w14:textId="6F4AF05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28F23A7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05346095"/>
            <w:placeholder>
              <w:docPart w:val="0CAA7B8F474E4D05A86392B1FD19BFC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6FB944B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FDE449F" w14:textId="6CB1E4C7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2A1B5A78" w14:textId="5988B24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6C2D1ED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1A0438E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6B5363FE" w14:textId="2F06DA7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34F6FE9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46898333"/>
            <w:placeholder>
              <w:docPart w:val="167580100DEC4268B64015D9743202E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0290A82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4CFB7049" w14:textId="77777777" w:rsidR="005E3BC1" w:rsidRPr="00E63AD8" w:rsidRDefault="005E3BC1">
      <w:pPr>
        <w:rPr>
          <w:sz w:val="10"/>
        </w:rPr>
      </w:pPr>
    </w:p>
    <w:p w14:paraId="33914A6A" w14:textId="77777777" w:rsidR="002347D0" w:rsidRDefault="002347D0" w:rsidP="00353BF1">
      <w:pPr>
        <w:rPr>
          <w:rFonts w:ascii="Arial" w:hAnsi="Arial"/>
          <w:sz w:val="16"/>
        </w:rPr>
      </w:pPr>
    </w:p>
    <w:p w14:paraId="650F8944" w14:textId="1027FDB8" w:rsidR="00353BF1" w:rsidRDefault="002347D0" w:rsidP="00353BF1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2011F35C" w14:textId="77777777" w:rsidR="00B63994" w:rsidRDefault="00B63994" w:rsidP="00353BF1">
      <w:pPr>
        <w:rPr>
          <w:rFonts w:ascii="Arial" w:hAnsi="Arial"/>
          <w:sz w:val="16"/>
        </w:rPr>
      </w:pPr>
    </w:p>
    <w:p w14:paraId="6BB1DB59" w14:textId="77777777" w:rsidR="00A63E3A" w:rsidRDefault="00A63E3A" w:rsidP="00353BF1">
      <w:pPr>
        <w:rPr>
          <w:rFonts w:ascii="Arial" w:hAnsi="Arial"/>
          <w:sz w:val="16"/>
        </w:rPr>
      </w:pPr>
    </w:p>
    <w:p w14:paraId="2138D7C0" w14:textId="77777777" w:rsidR="00A63E3A" w:rsidRDefault="00A63E3A" w:rsidP="00353BF1">
      <w:pPr>
        <w:rPr>
          <w:rFonts w:ascii="Arial" w:hAnsi="Arial"/>
          <w:sz w:val="16"/>
        </w:rPr>
      </w:pPr>
    </w:p>
    <w:p w14:paraId="0DBC73F0" w14:textId="77777777" w:rsidR="002347D0" w:rsidRDefault="002347D0" w:rsidP="00E63AD8">
      <w:pPr>
        <w:jc w:val="both"/>
        <w:rPr>
          <w:rFonts w:ascii="Arial" w:hAnsi="Arial"/>
          <w:sz w:val="16"/>
        </w:rPr>
      </w:pPr>
    </w:p>
    <w:p w14:paraId="317356DB" w14:textId="282661BB" w:rsidR="00A63E3A" w:rsidRPr="001D6907" w:rsidRDefault="001D0B6A" w:rsidP="00E63AD8">
      <w:pP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</w:t>
      </w:r>
      <w:r w:rsidR="00595263">
        <w:rPr>
          <w:rFonts w:ascii="Arial" w:hAnsi="Arial"/>
          <w:sz w:val="16"/>
        </w:rPr>
        <w:t>der</w:t>
      </w:r>
      <w:r w:rsidR="001375A8">
        <w:rPr>
          <w:rFonts w:ascii="Arial" w:hAnsi="Arial"/>
          <w:sz w:val="16"/>
        </w:rPr>
        <w:t xml:space="preserve"> Auftraggeberin/</w:t>
      </w:r>
      <w:r w:rsidRPr="001D6907">
        <w:rPr>
          <w:rFonts w:ascii="Arial" w:hAnsi="Arial"/>
          <w:sz w:val="16"/>
        </w:rPr>
        <w:t>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p w14:paraId="30D7D16C" w14:textId="77777777" w:rsidR="00A63E3A" w:rsidRDefault="00A63E3A" w:rsidP="00353BF1">
      <w:pPr>
        <w:rPr>
          <w:rFonts w:ascii="Arial" w:hAnsi="Arial"/>
          <w:sz w:val="16"/>
        </w:rPr>
      </w:pPr>
    </w:p>
    <w:p w14:paraId="6289E91C" w14:textId="77777777" w:rsidR="00B63994" w:rsidRPr="00E63AD8" w:rsidRDefault="00B63994" w:rsidP="00353BF1">
      <w:pPr>
        <w:rPr>
          <w:rFonts w:ascii="Arial" w:hAnsi="Arial"/>
          <w:sz w:val="10"/>
        </w:rPr>
      </w:pPr>
    </w:p>
    <w:tbl>
      <w:tblPr>
        <w:tblpPr w:leftFromText="141" w:rightFromText="141" w:vertAnchor="text" w:horzAnchor="margin" w:tblpY="106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09"/>
      </w:tblGrid>
      <w:tr w:rsidR="00B63994" w:rsidRPr="00897D08" w14:paraId="0E998D48" w14:textId="77777777" w:rsidTr="00B63994">
        <w:trPr>
          <w:trHeight w:val="952"/>
        </w:trPr>
        <w:tc>
          <w:tcPr>
            <w:tcW w:w="9209" w:type="dxa"/>
          </w:tcPr>
          <w:p w14:paraId="5FC0BEF2" w14:textId="77777777" w:rsidR="00B63994" w:rsidRDefault="00B63994" w:rsidP="00D654A9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0634AEE6" w14:textId="4913DB84" w:rsidR="00B63994" w:rsidRDefault="006155FC" w:rsidP="00D654A9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instrText xml:space="preserve"> FORMTEXT </w:instrTex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end"/>
            </w:r>
            <w:r>
              <w:rPr>
                <w:rFonts w:ascii="Arial" w:hAnsi="Arial"/>
                <w:sz w:val="16"/>
                <w:szCs w:val="16"/>
              </w:rPr>
              <w:t xml:space="preserve">         </w:t>
            </w:r>
            <w:r w:rsidR="00B63994">
              <w:rPr>
                <w:rFonts w:ascii="Arial" w:hAnsi="Arial"/>
                <w:sz w:val="16"/>
                <w:szCs w:val="16"/>
              </w:rPr>
              <w:t>_</w:t>
            </w:r>
            <w:r w:rsidR="00717C50">
              <w:rPr>
                <w:rFonts w:ascii="Arial" w:hAnsi="Arial"/>
                <w:sz w:val="16"/>
                <w:szCs w:val="16"/>
              </w:rPr>
              <w:t>____</w:t>
            </w:r>
            <w:r w:rsidR="00B63994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</w:t>
            </w:r>
          </w:p>
          <w:p w14:paraId="2E264E60" w14:textId="3E45E37A" w:rsidR="00B63994" w:rsidRPr="00B63994" w:rsidRDefault="006155FC" w:rsidP="006155FC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 Ort, </w:t>
            </w:r>
            <w:r w:rsidR="00B63994">
              <w:rPr>
                <w:rFonts w:ascii="Arial" w:hAnsi="Arial"/>
                <w:sz w:val="16"/>
                <w:szCs w:val="16"/>
              </w:rPr>
              <w:t xml:space="preserve">Datum                          </w:t>
            </w:r>
            <w:r>
              <w:rPr>
                <w:rFonts w:ascii="Arial" w:hAnsi="Arial"/>
                <w:sz w:val="16"/>
                <w:szCs w:val="16"/>
              </w:rPr>
              <w:t xml:space="preserve">                                                                                  </w:t>
            </w:r>
            <w:r w:rsidR="00B63994">
              <w:rPr>
                <w:rFonts w:ascii="Arial" w:hAnsi="Arial"/>
                <w:sz w:val="16"/>
                <w:szCs w:val="16"/>
              </w:rPr>
              <w:t xml:space="preserve">     (Unterschrift/Firmenstempel)</w:t>
            </w:r>
          </w:p>
        </w:tc>
      </w:tr>
    </w:tbl>
    <w:p w14:paraId="33CDB386" w14:textId="77777777" w:rsidR="00A63E3A" w:rsidRDefault="00A63E3A" w:rsidP="006155FC">
      <w:pPr>
        <w:rPr>
          <w:rFonts w:ascii="Arial" w:hAnsi="Arial"/>
          <w:sz w:val="16"/>
        </w:rPr>
      </w:pPr>
    </w:p>
    <w:sectPr w:rsidR="00A63E3A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61CA0D" w14:textId="77777777" w:rsidR="00C66326" w:rsidRDefault="00C66326">
      <w:r>
        <w:separator/>
      </w:r>
    </w:p>
  </w:endnote>
  <w:endnote w:type="continuationSeparator" w:id="0">
    <w:p w14:paraId="069A942C" w14:textId="77777777" w:rsidR="00C66326" w:rsidRDefault="00C66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6A3AC" w14:textId="2F6C67BD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E00B9E">
      <w:rPr>
        <w:rFonts w:ascii="Arial" w:hAnsi="Arial" w:cs="Arial"/>
      </w:rPr>
      <w:t>06</w:t>
    </w:r>
    <w:r w:rsidR="00B63994">
      <w:rPr>
        <w:rFonts w:ascii="Arial" w:hAnsi="Arial" w:cs="Arial"/>
      </w:rPr>
      <w:t>/20</w:t>
    </w:r>
    <w:r w:rsidR="00E00B9E">
      <w:rPr>
        <w:rFonts w:ascii="Arial" w:hAnsi="Arial" w:cs="Arial"/>
      </w:rPr>
      <w:t>21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88451E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F21F9" w14:textId="77777777" w:rsidR="00C66326" w:rsidRDefault="00C66326">
      <w:r>
        <w:separator/>
      </w:r>
    </w:p>
  </w:footnote>
  <w:footnote w:type="continuationSeparator" w:id="0">
    <w:p w14:paraId="0847B77E" w14:textId="77777777" w:rsidR="00C66326" w:rsidRDefault="00C663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1" w:cryptProviderType="rsaAES" w:cryptAlgorithmClass="hash" w:cryptAlgorithmType="typeAny" w:cryptAlgorithmSid="14" w:cryptSpinCount="100000" w:hash="ZSG9llYqjLG44lJnKf/yYPDDIVvUD9f5Um8SOFMFDhH5SXNPyaY56H/AT6EZmORS4wAKA4GAljS+bXq1GOU2Yg==" w:salt="8Cj3zmhnEN3+Tp5i8qhlx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DBB"/>
    <w:rsid w:val="000033E7"/>
    <w:rsid w:val="00014C36"/>
    <w:rsid w:val="000B6DBB"/>
    <w:rsid w:val="000C7D13"/>
    <w:rsid w:val="001065CD"/>
    <w:rsid w:val="001375A8"/>
    <w:rsid w:val="001565BB"/>
    <w:rsid w:val="00156EC3"/>
    <w:rsid w:val="00177732"/>
    <w:rsid w:val="001A61E7"/>
    <w:rsid w:val="001B0F3D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B5EEC"/>
    <w:rsid w:val="002D252E"/>
    <w:rsid w:val="003021B6"/>
    <w:rsid w:val="00311198"/>
    <w:rsid w:val="0031256F"/>
    <w:rsid w:val="00324158"/>
    <w:rsid w:val="00353BF1"/>
    <w:rsid w:val="00354E2B"/>
    <w:rsid w:val="00357875"/>
    <w:rsid w:val="00361DC3"/>
    <w:rsid w:val="003723DB"/>
    <w:rsid w:val="003766BE"/>
    <w:rsid w:val="00384768"/>
    <w:rsid w:val="003B515E"/>
    <w:rsid w:val="003E2045"/>
    <w:rsid w:val="003E2C88"/>
    <w:rsid w:val="003E4231"/>
    <w:rsid w:val="0042328A"/>
    <w:rsid w:val="004378E1"/>
    <w:rsid w:val="00452D83"/>
    <w:rsid w:val="00520554"/>
    <w:rsid w:val="00547EE3"/>
    <w:rsid w:val="00554E14"/>
    <w:rsid w:val="00595263"/>
    <w:rsid w:val="005B1C18"/>
    <w:rsid w:val="005E3BC1"/>
    <w:rsid w:val="006006F2"/>
    <w:rsid w:val="006155FC"/>
    <w:rsid w:val="00661820"/>
    <w:rsid w:val="006C1ABF"/>
    <w:rsid w:val="006D72A9"/>
    <w:rsid w:val="007061EF"/>
    <w:rsid w:val="00706B31"/>
    <w:rsid w:val="00716068"/>
    <w:rsid w:val="00717C50"/>
    <w:rsid w:val="0075750C"/>
    <w:rsid w:val="00794134"/>
    <w:rsid w:val="00794603"/>
    <w:rsid w:val="00796123"/>
    <w:rsid w:val="007D04DE"/>
    <w:rsid w:val="008362B1"/>
    <w:rsid w:val="0088451E"/>
    <w:rsid w:val="00886875"/>
    <w:rsid w:val="00897D08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A43320"/>
    <w:rsid w:val="00A63E3A"/>
    <w:rsid w:val="00A701C3"/>
    <w:rsid w:val="00A83AE2"/>
    <w:rsid w:val="00AF4466"/>
    <w:rsid w:val="00AF54F9"/>
    <w:rsid w:val="00B57D47"/>
    <w:rsid w:val="00B63994"/>
    <w:rsid w:val="00B920C4"/>
    <w:rsid w:val="00B96984"/>
    <w:rsid w:val="00C02309"/>
    <w:rsid w:val="00C202C8"/>
    <w:rsid w:val="00C66326"/>
    <w:rsid w:val="00CC118D"/>
    <w:rsid w:val="00CF0408"/>
    <w:rsid w:val="00D2646A"/>
    <w:rsid w:val="00DA6BB0"/>
    <w:rsid w:val="00DE04C0"/>
    <w:rsid w:val="00E008C9"/>
    <w:rsid w:val="00E00B9E"/>
    <w:rsid w:val="00E10BE5"/>
    <w:rsid w:val="00E542B0"/>
    <w:rsid w:val="00E63AD8"/>
    <w:rsid w:val="00E741EC"/>
    <w:rsid w:val="00EA7126"/>
    <w:rsid w:val="00EC1AA4"/>
    <w:rsid w:val="00ED331F"/>
    <w:rsid w:val="00EE2E2A"/>
    <w:rsid w:val="00F54AA5"/>
    <w:rsid w:val="00F61033"/>
    <w:rsid w:val="00F67EF9"/>
    <w:rsid w:val="00FA3846"/>
    <w:rsid w:val="00FD76C0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A456F4" w:rsidP="00A456F4">
          <w:pPr>
            <w:pStyle w:val="70A8620DCF404E8D8032EDA1BC870489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A456F4" w:rsidP="00A456F4">
          <w:pPr>
            <w:pStyle w:val="48E09E2AB10D4FEAA422F05166863E51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A456F4" w:rsidP="00A456F4">
          <w:pPr>
            <w:pStyle w:val="4AE974971EBD4F16B7336659ECD9A423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944A08316E54058909A47763E7A6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E9CDB3-1AF1-4686-A6ED-D0C6CE845FB8}"/>
      </w:docPartPr>
      <w:docPartBody>
        <w:p w:rsidR="00BE56CE" w:rsidRDefault="00F46EDE" w:rsidP="00F46EDE">
          <w:pPr>
            <w:pStyle w:val="5944A08316E54058909A47763E7A66E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7CE0315A56F48AC8A64378CECD83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D0F4A-6638-429A-9B44-31DA915BFAFD}"/>
      </w:docPartPr>
      <w:docPartBody>
        <w:p w:rsidR="00BE56CE" w:rsidRDefault="00F46EDE" w:rsidP="00F46EDE">
          <w:pPr>
            <w:pStyle w:val="07CE0315A56F48AC8A64378CECD8368A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D399DD9DC574C3996ADC6141A05BB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9FE1DE-D1BA-4815-ADA4-52C1B6177682}"/>
      </w:docPartPr>
      <w:docPartBody>
        <w:p w:rsidR="00BE56CE" w:rsidRDefault="00F46EDE" w:rsidP="00F46EDE">
          <w:pPr>
            <w:pStyle w:val="7D399DD9DC574C3996ADC6141A05BBB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2E3B35BCBAA40DFAE6169F41EBDA6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8C9CCB-F9C4-41A8-8350-E811F794D54C}"/>
      </w:docPartPr>
      <w:docPartBody>
        <w:p w:rsidR="00BE56CE" w:rsidRDefault="00F46EDE" w:rsidP="00F46EDE">
          <w:pPr>
            <w:pStyle w:val="52E3B35BCBAA40DFAE6169F41EBDA69B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34A71552871476A923A2B318DCD9D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47BD4C-9F30-45F0-86D0-7A7177F1B3D6}"/>
      </w:docPartPr>
      <w:docPartBody>
        <w:p w:rsidR="00BE56CE" w:rsidRDefault="00F46EDE" w:rsidP="00F46EDE">
          <w:pPr>
            <w:pStyle w:val="034A71552871476A923A2B318DCD9DE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B565CC01614742A58CF683072FECF5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3AB502-D528-441C-B0F6-F7C874784463}"/>
      </w:docPartPr>
      <w:docPartBody>
        <w:p w:rsidR="00BE56CE" w:rsidRDefault="00F46EDE" w:rsidP="00F46EDE">
          <w:pPr>
            <w:pStyle w:val="B565CC01614742A58CF683072FECF54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AA00650793A24B4FBA874EFD67A34E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2A667C-CCAE-4696-A64A-6673A131CC2F}"/>
      </w:docPartPr>
      <w:docPartBody>
        <w:p w:rsidR="00BE56CE" w:rsidRDefault="00F46EDE" w:rsidP="00F46EDE">
          <w:pPr>
            <w:pStyle w:val="AA00650793A24B4FBA874EFD67A34ED2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69D3C8D6F4514CC981DC27FDFCBF62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5B5092-BC32-41D2-AC34-926A1A174EA8}"/>
      </w:docPartPr>
      <w:docPartBody>
        <w:p w:rsidR="00BE56CE" w:rsidRDefault="00F46EDE" w:rsidP="00F46EDE">
          <w:pPr>
            <w:pStyle w:val="69D3C8D6F4514CC981DC27FDFCBF623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4E22CEF90AFB402E85ED908CA57ACA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728C4F-F71C-41D3-8640-D26529A24EB4}"/>
      </w:docPartPr>
      <w:docPartBody>
        <w:p w:rsidR="00BE56CE" w:rsidRDefault="00F46EDE" w:rsidP="00F46EDE">
          <w:pPr>
            <w:pStyle w:val="4E22CEF90AFB402E85ED908CA57ACA57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3D2BD0CAD664574913DCB4BAE9FD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DD84A3-1BAD-4FE4-9E01-FBC1C9B4E87D}"/>
      </w:docPartPr>
      <w:docPartBody>
        <w:p w:rsidR="00BE56CE" w:rsidRDefault="00F46EDE" w:rsidP="00F46EDE">
          <w:pPr>
            <w:pStyle w:val="53D2BD0CAD664574913DCB4BAE9FD03E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1B9E370EA9E4C6088D950B015AC2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659D72-FE78-4607-876E-16576888BC6A}"/>
      </w:docPartPr>
      <w:docPartBody>
        <w:p w:rsidR="00BE56CE" w:rsidRDefault="00F46EDE" w:rsidP="00F46EDE">
          <w:pPr>
            <w:pStyle w:val="71B9E370EA9E4C6088D950B015AC241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CAA7B8F474E4D05A86392B1FD19B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EFA804-8162-46D7-B25A-168FCD420BB0}"/>
      </w:docPartPr>
      <w:docPartBody>
        <w:p w:rsidR="00BE56CE" w:rsidRDefault="00F46EDE" w:rsidP="00F46EDE">
          <w:pPr>
            <w:pStyle w:val="0CAA7B8F474E4D05A86392B1FD19BFC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167580100DEC4268B64015D974320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DA2942-B2F6-4E17-A3D9-15AE8EBC7899}"/>
      </w:docPartPr>
      <w:docPartBody>
        <w:p w:rsidR="00BE56CE" w:rsidRDefault="00F46EDE" w:rsidP="00F46EDE">
          <w:pPr>
            <w:pStyle w:val="167580100DEC4268B64015D9743202E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F77"/>
    <w:rsid w:val="00113379"/>
    <w:rsid w:val="00160341"/>
    <w:rsid w:val="00182848"/>
    <w:rsid w:val="00250982"/>
    <w:rsid w:val="00282034"/>
    <w:rsid w:val="00320954"/>
    <w:rsid w:val="00440F77"/>
    <w:rsid w:val="006F2FED"/>
    <w:rsid w:val="006F4C42"/>
    <w:rsid w:val="00784835"/>
    <w:rsid w:val="009A448D"/>
    <w:rsid w:val="00A456F4"/>
    <w:rsid w:val="00AC02FE"/>
    <w:rsid w:val="00BE2E74"/>
    <w:rsid w:val="00BE56CE"/>
    <w:rsid w:val="00D6734A"/>
    <w:rsid w:val="00E40138"/>
    <w:rsid w:val="00F4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46EDE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  <w:style w:type="paragraph" w:customStyle="1" w:styleId="70A8620DCF404E8D8032EDA1BC87048910">
    <w:name w:val="70A8620DCF404E8D8032EDA1BC870489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0">
    <w:name w:val="48E09E2AB10D4FEAA422F05166863E51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5">
    <w:name w:val="4AE974971EBD4F16B7336659ECD9A4235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1">
    <w:name w:val="E32F910F66364C39B44B76DB427CF406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1">
    <w:name w:val="4FB16C89CD5D446FA9A5D4B6C6DC0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1">
    <w:name w:val="6C1A578A0D164AC483356A7AF1F129CE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1">
    <w:name w:val="B8C3F631C04C49609BA6A7E791629480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1">
    <w:name w:val="9A0C269C9E1A4D24AC1E9D6B80630E3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1">
    <w:name w:val="E3515DA18745400E9147C35866A33A2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1">
    <w:name w:val="33FDCAE3A5D04FC3B9CEFC7CE6F8EB0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1">
    <w:name w:val="94598A3B80C246499F5B6F088DBBA68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1">
    <w:name w:val="102AB1997DEE439E98592774DE4A8435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1">
    <w:name w:val="636ADEB5FCF046BCADD6FCC30F9F2C2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1">
    <w:name w:val="863060F6554641B3B0482C9C3676CDCA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1">
    <w:name w:val="70F4778B4A6B41FAB4EECDA844035E64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1">
    <w:name w:val="4A2CBD82DCBB4DBF9ADCE52C998A8018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1">
    <w:name w:val="70A8620DCF404E8D8032EDA1BC8704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1">
    <w:name w:val="48E09E2AB10D4FEAA422F05166863E51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6">
    <w:name w:val="4AE974971EBD4F16B7336659ECD9A4236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2">
    <w:name w:val="E32F910F66364C39B44B76DB427CF406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2">
    <w:name w:val="4FB16C89CD5D446FA9A5D4B6C6DC0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2">
    <w:name w:val="6C1A578A0D164AC483356A7AF1F129CE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2">
    <w:name w:val="B8C3F631C04C49609BA6A7E791629480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2">
    <w:name w:val="9A0C269C9E1A4D24AC1E9D6B80630E3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2">
    <w:name w:val="E3515DA18745400E9147C35866A33A2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2">
    <w:name w:val="33FDCAE3A5D04FC3B9CEFC7CE6F8EB0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2">
    <w:name w:val="94598A3B80C246499F5B6F088DBBA68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2">
    <w:name w:val="102AB1997DEE439E98592774DE4A8435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2">
    <w:name w:val="636ADEB5FCF046BCADD6FCC30F9F2C2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2">
    <w:name w:val="863060F6554641B3B0482C9C3676CDCA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2">
    <w:name w:val="70F4778B4A6B41FAB4EECDA844035E64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2">
    <w:name w:val="4A2CBD82DCBB4DBF9ADCE52C998A8018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2">
    <w:name w:val="70A8620DCF404E8D8032EDA1BC8704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2">
    <w:name w:val="48E09E2AB10D4FEAA422F05166863E51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7">
    <w:name w:val="4AE974971EBD4F16B7336659ECD9A4237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3">
    <w:name w:val="E32F910F66364C39B44B76DB427CF406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3">
    <w:name w:val="4FB16C89CD5D446FA9A5D4B6C6DC0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3">
    <w:name w:val="6C1A578A0D164AC483356A7AF1F129CE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3">
    <w:name w:val="B8C3F631C04C49609BA6A7E791629480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3">
    <w:name w:val="9A0C269C9E1A4D24AC1E9D6B80630E3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3">
    <w:name w:val="E3515DA18745400E9147C35866A33A2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3">
    <w:name w:val="33FDCAE3A5D04FC3B9CEFC7CE6F8EB0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3">
    <w:name w:val="94598A3B80C246499F5B6F088DBBA68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3">
    <w:name w:val="102AB1997DEE439E98592774DE4A8435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3">
    <w:name w:val="636ADEB5FCF046BCADD6FCC30F9F2C2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3">
    <w:name w:val="863060F6554641B3B0482C9C3676CDCA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3">
    <w:name w:val="70F4778B4A6B41FAB4EECDA844035E64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3">
    <w:name w:val="4A2CBD82DCBB4DBF9ADCE52C998A8018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3">
    <w:name w:val="70A8620DCF404E8D8032EDA1BC8704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3">
    <w:name w:val="48E09E2AB10D4FEAA422F05166863E51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8">
    <w:name w:val="4AE974971EBD4F16B7336659ECD9A4238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4">
    <w:name w:val="E32F910F66364C39B44B76DB427CF406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4">
    <w:name w:val="4FB16C89CD5D446FA9A5D4B6C6DC089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4">
    <w:name w:val="6C1A578A0D164AC483356A7AF1F129CE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4">
    <w:name w:val="B8C3F631C04C49609BA6A7E791629480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4">
    <w:name w:val="9A0C269C9E1A4D24AC1E9D6B80630E3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4">
    <w:name w:val="E3515DA18745400E9147C35866A33A2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4">
    <w:name w:val="33FDCAE3A5D04FC3B9CEFC7CE6F8EB0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4">
    <w:name w:val="94598A3B80C246499F5B6F088DBBA68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4">
    <w:name w:val="102AB1997DEE439E98592774DE4A8435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4">
    <w:name w:val="636ADEB5FCF046BCADD6FCC30F9F2C2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4">
    <w:name w:val="863060F6554641B3B0482C9C3676CDCA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4">
    <w:name w:val="70F4778B4A6B41FAB4EECDA844035E64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4">
    <w:name w:val="4A2CBD82DCBB4DBF9ADCE52C998A8018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44A08316E54058909A47763E7A66E8">
    <w:name w:val="5944A08316E54058909A47763E7A66E8"/>
    <w:rsid w:val="00F46EDE"/>
  </w:style>
  <w:style w:type="paragraph" w:customStyle="1" w:styleId="7525508E4CDE433485B8482470838FBD">
    <w:name w:val="7525508E4CDE433485B8482470838FBD"/>
    <w:rsid w:val="00F46EDE"/>
  </w:style>
  <w:style w:type="paragraph" w:customStyle="1" w:styleId="D02A26B4231A47958822E78750DB314E">
    <w:name w:val="D02A26B4231A47958822E78750DB314E"/>
    <w:rsid w:val="00F46EDE"/>
  </w:style>
  <w:style w:type="paragraph" w:customStyle="1" w:styleId="B2D848AFD1694C0C835DFB294A2144E4">
    <w:name w:val="B2D848AFD1694C0C835DFB294A2144E4"/>
    <w:rsid w:val="00F46EDE"/>
  </w:style>
  <w:style w:type="paragraph" w:customStyle="1" w:styleId="73B5CC8A891C4D31AC0A572978530D87">
    <w:name w:val="73B5CC8A891C4D31AC0A572978530D87"/>
    <w:rsid w:val="00F46EDE"/>
  </w:style>
  <w:style w:type="paragraph" w:customStyle="1" w:styleId="018447D8953E449FAAC74B5504378DC1">
    <w:name w:val="018447D8953E449FAAC74B5504378DC1"/>
    <w:rsid w:val="00F46EDE"/>
  </w:style>
  <w:style w:type="paragraph" w:customStyle="1" w:styleId="4628C49FB14441AFA15661BE77AF264F">
    <w:name w:val="4628C49FB14441AFA15661BE77AF264F"/>
    <w:rsid w:val="00F46EDE"/>
  </w:style>
  <w:style w:type="paragraph" w:customStyle="1" w:styleId="946D0165DE4E4E45B28CAAFB3AD01CEE">
    <w:name w:val="946D0165DE4E4E45B28CAAFB3AD01CEE"/>
    <w:rsid w:val="00F46EDE"/>
  </w:style>
  <w:style w:type="paragraph" w:customStyle="1" w:styleId="BF82326E8547481B86E03BEFA4CE5DF3">
    <w:name w:val="BF82326E8547481B86E03BEFA4CE5DF3"/>
    <w:rsid w:val="00F46EDE"/>
  </w:style>
  <w:style w:type="paragraph" w:customStyle="1" w:styleId="88E0F875895A459DB121243AE470C88E">
    <w:name w:val="88E0F875895A459DB121243AE470C88E"/>
    <w:rsid w:val="00F46EDE"/>
  </w:style>
  <w:style w:type="paragraph" w:customStyle="1" w:styleId="2EA0C085F0674695A9A36E288BCC596C">
    <w:name w:val="2EA0C085F0674695A9A36E288BCC596C"/>
    <w:rsid w:val="00F46EDE"/>
  </w:style>
  <w:style w:type="paragraph" w:customStyle="1" w:styleId="DDB0962C8E2E4A9EA12A6672D136DE74">
    <w:name w:val="DDB0962C8E2E4A9EA12A6672D136DE74"/>
    <w:rsid w:val="00F46EDE"/>
  </w:style>
  <w:style w:type="paragraph" w:customStyle="1" w:styleId="1FBCA7F413B0445880C6FEB1B56BD2B6">
    <w:name w:val="1FBCA7F413B0445880C6FEB1B56BD2B6"/>
    <w:rsid w:val="00F46EDE"/>
  </w:style>
  <w:style w:type="paragraph" w:customStyle="1" w:styleId="07CE0315A56F48AC8A64378CECD8368A">
    <w:name w:val="07CE0315A56F48AC8A64378CECD8368A"/>
    <w:rsid w:val="00F46EDE"/>
  </w:style>
  <w:style w:type="paragraph" w:customStyle="1" w:styleId="7D399DD9DC574C3996ADC6141A05BBB4">
    <w:name w:val="7D399DD9DC574C3996ADC6141A05BBB4"/>
    <w:rsid w:val="00F46EDE"/>
  </w:style>
  <w:style w:type="paragraph" w:customStyle="1" w:styleId="52E3B35BCBAA40DFAE6169F41EBDA69B">
    <w:name w:val="52E3B35BCBAA40DFAE6169F41EBDA69B"/>
    <w:rsid w:val="00F46EDE"/>
  </w:style>
  <w:style w:type="paragraph" w:customStyle="1" w:styleId="034A71552871476A923A2B318DCD9DE5">
    <w:name w:val="034A71552871476A923A2B318DCD9DE5"/>
    <w:rsid w:val="00F46EDE"/>
  </w:style>
  <w:style w:type="paragraph" w:customStyle="1" w:styleId="B565CC01614742A58CF683072FECF545">
    <w:name w:val="B565CC01614742A58CF683072FECF545"/>
    <w:rsid w:val="00F46EDE"/>
  </w:style>
  <w:style w:type="paragraph" w:customStyle="1" w:styleId="AA00650793A24B4FBA874EFD67A34ED2">
    <w:name w:val="AA00650793A24B4FBA874EFD67A34ED2"/>
    <w:rsid w:val="00F46EDE"/>
  </w:style>
  <w:style w:type="paragraph" w:customStyle="1" w:styleId="69D3C8D6F4514CC981DC27FDFCBF623D">
    <w:name w:val="69D3C8D6F4514CC981DC27FDFCBF623D"/>
    <w:rsid w:val="00F46EDE"/>
  </w:style>
  <w:style w:type="paragraph" w:customStyle="1" w:styleId="4E22CEF90AFB402E85ED908CA57ACA57">
    <w:name w:val="4E22CEF90AFB402E85ED908CA57ACA57"/>
    <w:rsid w:val="00F46EDE"/>
  </w:style>
  <w:style w:type="paragraph" w:customStyle="1" w:styleId="53D2BD0CAD664574913DCB4BAE9FD03E">
    <w:name w:val="53D2BD0CAD664574913DCB4BAE9FD03E"/>
    <w:rsid w:val="00F46EDE"/>
  </w:style>
  <w:style w:type="paragraph" w:customStyle="1" w:styleId="71B9E370EA9E4C6088D950B015AC241F">
    <w:name w:val="71B9E370EA9E4C6088D950B015AC241F"/>
    <w:rsid w:val="00F46EDE"/>
  </w:style>
  <w:style w:type="paragraph" w:customStyle="1" w:styleId="0CAA7B8F474E4D05A86392B1FD19BFCD">
    <w:name w:val="0CAA7B8F474E4D05A86392B1FD19BFCD"/>
    <w:rsid w:val="00F46EDE"/>
  </w:style>
  <w:style w:type="paragraph" w:customStyle="1" w:styleId="167580100DEC4268B64015D9743202EF">
    <w:name w:val="167580100DEC4268B64015D9743202EF"/>
    <w:rsid w:val="00F46E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42EF2-7734-4371-885C-2F54F5834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3596</Characters>
  <Application>Microsoft Office Word</Application>
  <DocSecurity>4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dc:creator>ParidonH</dc:creator>
  <cp:keywords/>
  <dc:description/>
  <cp:lastModifiedBy>Schmidt Rainer</cp:lastModifiedBy>
  <cp:revision>2</cp:revision>
  <cp:lastPrinted>2005-11-29T09:43:00Z</cp:lastPrinted>
  <dcterms:created xsi:type="dcterms:W3CDTF">2021-07-02T09:49:00Z</dcterms:created>
  <dcterms:modified xsi:type="dcterms:W3CDTF">2021-07-02T09:49:00Z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